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r>
        <w:rPr>
          <w:rFonts w:cs="Arial"/>
          <w:sz w:val="19"/>
          <w:szCs w:val="19"/>
        </w:rPr>
        <w:t>p</w:t>
      </w:r>
      <w:r w:rsidRPr="00B97173">
        <w:rPr>
          <w:rFonts w:cs="Arial"/>
          <w:sz w:val="19"/>
          <w:szCs w:val="19"/>
        </w:rPr>
        <w:t xml:space="preserve">pkt 3) </w:t>
      </w:r>
      <w:r w:rsidRPr="0063532B">
        <w:rPr>
          <w:rFonts w:cs="Arial"/>
          <w:sz w:val="19"/>
          <w:szCs w:val="19"/>
        </w:rPr>
        <w:t>powyżej</w:t>
      </w:r>
      <w:r w:rsidRPr="00B97173">
        <w:rPr>
          <w:rFonts w:cs="Arial"/>
          <w:sz w:val="19"/>
          <w:szCs w:val="19"/>
        </w:rPr>
        <w:t xml:space="preserve">, ulegnie zmianie w przypadku 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7108AB"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7108AB"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1B0BE2">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7108A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End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End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rozdzielnic nN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reklozerów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przekroczenia deklarowanego czasu wyłączeń</w:t>
      </w:r>
      <w:r w:rsidR="005B133D" w:rsidRPr="00441A07">
        <w:rPr>
          <w:szCs w:val="18"/>
        </w:rPr>
        <w:t xml:space="preserve"> w uzgodnionym harmonogramie wyłączeń</w:t>
      </w:r>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wyłączeń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pomnożonego przez stosunek liczby godzin dodatkowego wyłączenia do łącznej liczby godzin deklarowanych wyłączeń określonych w §</w:t>
      </w:r>
      <w:r w:rsidR="005F2122" w:rsidRPr="00441A07">
        <w:rPr>
          <w:szCs w:val="18"/>
        </w:rPr>
        <w:t xml:space="preserve"> </w:t>
      </w:r>
      <w:r w:rsidRPr="00441A07">
        <w:rPr>
          <w:szCs w:val="18"/>
        </w:rPr>
        <w:t xml:space="preserve">6  ust. 1 Umowy, jednak suma kar z tytułu </w:t>
      </w:r>
      <w:r w:rsidR="00455BC7" w:rsidRPr="00441A07">
        <w:rPr>
          <w:szCs w:val="18"/>
        </w:rPr>
        <w:t>przekroczenia</w:t>
      </w:r>
      <w:r w:rsidR="00DB0FF9" w:rsidRPr="00441A07">
        <w:rPr>
          <w:szCs w:val="18"/>
        </w:rPr>
        <w:t xml:space="preserve"> deklarowanego czasu wyłączeń</w:t>
      </w:r>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7"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7"/>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8" w:name="_Ref333698851"/>
      <w:bookmarkStart w:id="9"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8"/>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9"/>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10"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10"/>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1"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1"/>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2"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2"/>
    </w:p>
    <w:p w14:paraId="54AC1572" w14:textId="2D3A4F85" w:rsidR="005B065B" w:rsidRPr="009C6273" w:rsidRDefault="005B065B" w:rsidP="002221B4">
      <w:pPr>
        <w:pStyle w:val="Styl2"/>
        <w:widowControl/>
        <w:numPr>
          <w:ilvl w:val="0"/>
          <w:numId w:val="56"/>
        </w:numPr>
        <w:spacing w:after="0" w:line="240" w:lineRule="auto"/>
        <w:rPr>
          <w:szCs w:val="18"/>
        </w:rPr>
      </w:pPr>
      <w:bookmarkStart w:id="13"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3"/>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4"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5"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5"/>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6"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6"/>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7"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7"/>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8"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8"/>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9"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9"/>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20"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20"/>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1"/>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2"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2"/>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3"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3"/>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4"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4"/>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5"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5"/>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6"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6"/>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7"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7"/>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4"/>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3465" w14:textId="77777777" w:rsidR="007108AB" w:rsidRDefault="007108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7E622" w14:textId="77777777" w:rsidR="007108AB" w:rsidRDefault="007108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2747C613" w:rsidR="003E60B2" w:rsidRPr="00312334" w:rsidRDefault="007108AB" w:rsidP="00DF5594">
    <w:pPr>
      <w:pStyle w:val="Nagwek"/>
      <w:tabs>
        <w:tab w:val="clear" w:pos="4536"/>
      </w:tabs>
      <w:spacing w:line="240" w:lineRule="auto"/>
      <w:ind w:left="142"/>
      <w:jc w:val="right"/>
      <w:rPr>
        <w:i/>
        <w:sz w:val="16"/>
      </w:rPr>
    </w:pPr>
    <w:ins w:id="6" w:author="Bagińska Marzena [PGE Dystr. O.Łódź]" w:date="2026-01-13T06:56:00Z">
      <w:r w:rsidRPr="007108AB">
        <w:rPr>
          <w:i/>
          <w:sz w:val="16"/>
        </w:rPr>
        <w:t>POST/DYS/OLD/GZ/04648/2025</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rson w15:author="Bagińska Marzena [PGE Dystr. O.Łódź]">
    <w15:presenceInfo w15:providerId="AD" w15:userId="S::Marzena.Baginska@pgedystrybucja.pl::3f1106cd-388b-46c0-be0b-e207423948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BE2"/>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480"/>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8A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076D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POST/DYS/OLD/GZ/04648/2025                        </dmsv2SWPP2ObjectNumber>
    <dmsv2SWPP2SumMD5 xmlns="http://schemas.microsoft.com/sharepoint/v3">6199950be0466489277e01814b62487f</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24118909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JEUP5JKVCYQC-922955212-22558</_dlc_DocId>
    <_dlc_DocIdUrl xmlns="a19cb1c7-c5c7-46d4-85ae-d83685407bba">
      <Url>https://swpp2.dms.gkpge.pl/sites/41/_layouts/15/DocIdRedir.aspx?ID=JEUP5JKVCYQC-922955212-22558</Url>
      <Description>JEUP5JKVCYQC-922955212-22558</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3.xml><?xml version="1.0" encoding="utf-8"?>
<ds:datastoreItem xmlns:ds="http://schemas.openxmlformats.org/officeDocument/2006/customXml" ds:itemID="{95F1BB29-1685-4B06-87B5-89BB0DBD2C0C}">
  <ds:schemaRefs>
    <ds:schemaRef ds:uri="http://schemas.microsoft.com/sharepoint/events"/>
  </ds:schemaRefs>
</ds:datastoreItem>
</file>

<file path=customXml/itemProps4.xml><?xml version="1.0" encoding="utf-8"?>
<ds:datastoreItem xmlns:ds="http://schemas.openxmlformats.org/officeDocument/2006/customXml" ds:itemID="{DF831400-E2F8-4CA5-8318-BA1BA4C3CEDA}"/>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20470</Words>
  <Characters>134999</Characters>
  <Application>Microsoft Office Word</Application>
  <DocSecurity>0</DocSecurity>
  <Lines>1124</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2026-01-13T05:56:00Z</dcterms:created>
  <dcterms:modified xsi:type="dcterms:W3CDTF">2026-01-13T05:57:00Z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e5990d08-07cc-424b-8fc1-959b731b1255</vt:lpwstr>
  </property>
</Properties>
</file>